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355F4BE3" w:rsidRDefault="00997F14" w14:paraId="2D180CAC" w14:textId="4C3E0CE7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355F4BE3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55F4BE3" w:rsidR="00D8678B">
        <w:rPr>
          <w:rFonts w:ascii="Corbel" w:hAnsi="Corbel"/>
          <w:i w:val="1"/>
          <w:iCs w:val="1"/>
        </w:rPr>
        <w:t xml:space="preserve">Załącznik nr </w:t>
      </w:r>
      <w:r w:rsidRPr="355F4BE3" w:rsidR="006F31E2">
        <w:rPr>
          <w:rFonts w:ascii="Corbel" w:hAnsi="Corbel"/>
          <w:i w:val="1"/>
          <w:iCs w:val="1"/>
        </w:rPr>
        <w:t>1.5</w:t>
      </w:r>
      <w:r w:rsidRPr="355F4BE3" w:rsidR="00D8678B">
        <w:rPr>
          <w:rFonts w:ascii="Corbel" w:hAnsi="Corbel"/>
          <w:i w:val="1"/>
          <w:iCs w:val="1"/>
        </w:rPr>
        <w:t xml:space="preserve"> do Zarządzenia</w:t>
      </w:r>
      <w:r w:rsidRPr="355F4BE3" w:rsidR="002A22BF">
        <w:rPr>
          <w:rFonts w:ascii="Corbel" w:hAnsi="Corbel"/>
          <w:i w:val="1"/>
          <w:iCs w:val="1"/>
        </w:rPr>
        <w:t xml:space="preserve"> Rektora </w:t>
      </w:r>
      <w:r w:rsidRPr="355F4BE3" w:rsidR="002A22BF">
        <w:rPr>
          <w:rFonts w:ascii="Corbel" w:hAnsi="Corbel"/>
          <w:i w:val="1"/>
          <w:iCs w:val="1"/>
        </w:rPr>
        <w:t xml:space="preserve">UR </w:t>
      </w:r>
      <w:r w:rsidRPr="355F4BE3" w:rsidR="00CD6897">
        <w:rPr>
          <w:rFonts w:ascii="Corbel" w:hAnsi="Corbel"/>
          <w:i w:val="1"/>
          <w:iCs w:val="1"/>
        </w:rPr>
        <w:t>nr</w:t>
      </w:r>
      <w:r w:rsidRPr="355F4BE3" w:rsidR="00CD6897">
        <w:rPr>
          <w:rFonts w:ascii="Corbel" w:hAnsi="Corbel"/>
          <w:i w:val="1"/>
          <w:iCs w:val="1"/>
        </w:rPr>
        <w:t xml:space="preserve"> </w:t>
      </w:r>
      <w:r w:rsidRPr="355F4BE3" w:rsidR="007E4758">
        <w:rPr>
          <w:rFonts w:ascii="Corbel" w:hAnsi="Corbel"/>
          <w:i w:val="1"/>
          <w:iCs w:val="1"/>
        </w:rPr>
        <w:t>7</w:t>
      </w:r>
      <w:r w:rsidRPr="355F4BE3" w:rsidR="00F17567">
        <w:rPr>
          <w:rFonts w:ascii="Corbel" w:hAnsi="Corbel"/>
          <w:i w:val="1"/>
          <w:iCs w:val="1"/>
        </w:rPr>
        <w:t>/20</w:t>
      </w:r>
      <w:r w:rsidRPr="355F4BE3" w:rsidR="007E4758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5A1C1BA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4690B5C6" w:rsidP="355F4BE3" w:rsidRDefault="4690B5C6" w14:paraId="37343A21" w14:textId="60E81998">
      <w:pPr>
        <w:spacing w:before="0" w:beforeAutospacing="off" w:after="0" w:afterAutospacing="off"/>
        <w:jc w:val="center"/>
      </w:pPr>
      <w:r w:rsidRPr="355F4BE3" w:rsidR="4690B5C6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SYLABUS</w:t>
      </w:r>
    </w:p>
    <w:p w:rsidR="4690B5C6" w:rsidP="355F4BE3" w:rsidRDefault="4690B5C6" w14:paraId="58F3656B" w14:textId="164C21EE">
      <w:pPr>
        <w:spacing w:before="0" w:beforeAutospacing="off" w:after="0" w:afterAutospacing="off" w:line="276" w:lineRule="auto"/>
        <w:jc w:val="center"/>
      </w:pPr>
      <w:r w:rsidRPr="355F4BE3" w:rsidR="4690B5C6">
        <w:rPr>
          <w:rFonts w:ascii="Corbel" w:hAnsi="Corbel" w:eastAsia="Corbel" w:cs="Corbel"/>
          <w:noProof w:val="0"/>
          <w:sz w:val="22"/>
          <w:szCs w:val="22"/>
          <w:lang w:val="pl-PL"/>
        </w:rPr>
        <w:t>Dotyczy cyklu kształcenia na lata 2024-20</w:t>
      </w:r>
      <w:r w:rsidRPr="355F4BE3" w:rsidR="4690B5C6">
        <w:rPr>
          <w:rFonts w:ascii="Corbel" w:hAnsi="Corbel" w:eastAsia="Corbel" w:cs="Corbel"/>
          <w:noProof w:val="0"/>
          <w:sz w:val="22"/>
          <w:szCs w:val="22"/>
          <w:lang w:val="uk"/>
        </w:rPr>
        <w:t>2</w:t>
      </w:r>
      <w:r w:rsidRPr="355F4BE3" w:rsidR="4690B5C6">
        <w:rPr>
          <w:rFonts w:ascii="Corbel" w:hAnsi="Corbel" w:eastAsia="Corbel" w:cs="Corbel"/>
          <w:noProof w:val="0"/>
          <w:sz w:val="22"/>
          <w:szCs w:val="22"/>
          <w:lang w:val="pl-PL"/>
        </w:rPr>
        <w:t>6</w:t>
      </w:r>
    </w:p>
    <w:p w:rsidR="4690B5C6" w:rsidP="355F4BE3" w:rsidRDefault="4690B5C6" w14:paraId="137DE498" w14:textId="35758A2C">
      <w:pPr>
        <w:spacing w:before="0" w:beforeAutospacing="off" w:after="0" w:afterAutospacing="off"/>
        <w:jc w:val="both"/>
      </w:pPr>
      <w:r w:rsidRPr="355F4BE3" w:rsidR="4690B5C6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 xml:space="preserve">                                                                                                                        </w:t>
      </w:r>
      <w:r w:rsidRPr="355F4BE3" w:rsidR="4690B5C6">
        <w:rPr>
          <w:rFonts w:ascii="Corbel" w:hAnsi="Corbel" w:eastAsia="Corbel" w:cs="Corbel"/>
          <w:i w:val="1"/>
          <w:iCs w:val="1"/>
          <w:noProof w:val="0"/>
          <w:sz w:val="20"/>
          <w:szCs w:val="20"/>
          <w:lang w:val="pl-PL"/>
        </w:rPr>
        <w:t>(skrajne daty</w:t>
      </w:r>
      <w:r w:rsidRPr="355F4BE3" w:rsidR="4690B5C6">
        <w:rPr>
          <w:rFonts w:ascii="Corbel" w:hAnsi="Corbel" w:eastAsia="Corbel" w:cs="Corbel"/>
          <w:noProof w:val="0"/>
          <w:sz w:val="20"/>
          <w:szCs w:val="20"/>
          <w:lang w:val="pl-PL"/>
        </w:rPr>
        <w:t>)</w:t>
      </w:r>
    </w:p>
    <w:p w:rsidR="4690B5C6" w:rsidP="355F4BE3" w:rsidRDefault="4690B5C6" w14:paraId="623224EA" w14:textId="047E1400">
      <w:pPr>
        <w:spacing w:before="0" w:beforeAutospacing="off" w:after="0" w:afterAutospacing="off"/>
        <w:jc w:val="center"/>
      </w:pPr>
      <w:r w:rsidRPr="355F4BE3" w:rsidR="4690B5C6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2024/2025</w:t>
      </w:r>
    </w:p>
    <w:p w:rsidR="355F4BE3" w:rsidP="355F4BE3" w:rsidRDefault="355F4BE3" w14:paraId="50D5B485" w14:textId="57266D14">
      <w:pPr>
        <w:pStyle w:val="Punktygwne"/>
        <w:spacing w:before="0" w:after="0"/>
        <w:rPr>
          <w:rFonts w:ascii="Corbel" w:hAnsi="Corbel"/>
        </w:rPr>
      </w:pPr>
    </w:p>
    <w:p w:rsidRPr="009C54AE" w:rsidR="0085747A" w:rsidP="009C54AE" w:rsidRDefault="0071620A" w14:paraId="035E5447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3BEA70E7" w14:paraId="2CCA2706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4D3E38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7E4758" w:rsidR="0085747A" w:rsidP="009C54AE" w:rsidRDefault="005361B5" w14:paraId="5FCBE98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4758">
              <w:rPr>
                <w:rFonts w:ascii="Corbel" w:hAnsi="Corbel"/>
                <w:b w:val="0"/>
                <w:sz w:val="24"/>
                <w:szCs w:val="24"/>
              </w:rPr>
              <w:t>Zróżnicowanie społeczne</w:t>
            </w:r>
          </w:p>
        </w:tc>
      </w:tr>
      <w:tr w:rsidRPr="009C54AE" w:rsidR="0085747A" w:rsidTr="3BEA70E7" w14:paraId="245B5F98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6247E24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735D6" w14:paraId="7ABF9F9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S2S</w:t>
            </w:r>
            <w:r w:rsidR="005361B5">
              <w:rPr>
                <w:rFonts w:ascii="Corbel" w:hAnsi="Corbel"/>
                <w:b w:val="0"/>
                <w:sz w:val="24"/>
                <w:szCs w:val="24"/>
              </w:rPr>
              <w:t>[1]O</w:t>
            </w:r>
            <w:r w:rsidR="004970DD">
              <w:rPr>
                <w:rFonts w:ascii="Corbel" w:hAnsi="Corbel"/>
                <w:b w:val="0"/>
                <w:sz w:val="24"/>
                <w:szCs w:val="24"/>
              </w:rPr>
              <w:t>_0</w:t>
            </w:r>
            <w:r w:rsidR="005361B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Pr="009C54AE" w:rsidR="0085747A" w:rsidTr="3BEA70E7" w14:paraId="1631A095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606F12F9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970DD" w14:paraId="2037C29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3BEA70E7" w14:paraId="18D9C43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8EA39A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3BEA70E7" w:rsidRDefault="00735D78" w14:paraId="1CB2F7D1" w14:textId="7539DF8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BEA70E7" w:rsidR="00735D78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3BEA70E7" w14:paraId="01D76FF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5499A7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559E0" w14:paraId="23B8C12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Pr="009C54AE" w:rsidR="0085747A" w:rsidTr="3BEA70E7" w14:paraId="140FE130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40EEBB9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970DD" w14:paraId="21A00C9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361B5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9C54AE" w:rsidR="0085747A" w:rsidTr="3BEA70E7" w14:paraId="34A9597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03EAA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970DD" w14:paraId="3F15715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3BEA70E7" w14:paraId="31A2B54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FD9FBA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970DD" w14:paraId="489906B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3BEA70E7" w14:paraId="5EADAC2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A10493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970DD" w14:paraId="6DD6A610" w14:textId="21A822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361B5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="00596CDD">
              <w:rPr>
                <w:rFonts w:ascii="Corbel" w:hAnsi="Corbel"/>
                <w:b w:val="0"/>
                <w:sz w:val="24"/>
                <w:szCs w:val="24"/>
              </w:rPr>
              <w:t xml:space="preserve"> 1, 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596CDD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</w:p>
        </w:tc>
      </w:tr>
      <w:tr w:rsidRPr="009C54AE" w:rsidR="0085747A" w:rsidTr="3BEA70E7" w14:paraId="75C0CE2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B1FCD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3BEA70E7" w:rsidRDefault="00735D78" w14:paraId="123E293D" w14:textId="39C3E0D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BEA70E7" w:rsidR="00735D78">
              <w:rPr>
                <w:rFonts w:ascii="Corbel" w:hAnsi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Pr="009C54AE" w:rsidR="00923D7D" w:rsidTr="3BEA70E7" w14:paraId="586A923B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00B22CA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4970DD" w14:paraId="4E66CA4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9C54AE" w:rsidR="0085747A" w:rsidTr="3BEA70E7" w14:paraId="12A5D19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B78CC9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970DD" w14:paraId="344D403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Pr="009C54AE" w:rsidR="0085747A" w:rsidTr="3BEA70E7" w14:paraId="09831C5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E65F2C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970DD" w14:paraId="2820B3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:rsidRPr="009C54AE" w:rsidR="0085747A" w:rsidP="009C54AE" w:rsidRDefault="0085747A" w14:paraId="05E35582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7D54012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ABD972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765C866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780"/>
        <w:gridCol w:w="957"/>
        <w:gridCol w:w="1206"/>
        <w:gridCol w:w="1545"/>
      </w:tblGrid>
      <w:tr w:rsidRPr="009C54AE" w:rsidR="00015B8F" w:rsidTr="355F4BE3" w14:paraId="20127CC8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569D62C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EE3573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295BA8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52206C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56B583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224E25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C0D118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C67538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2FBF4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6DEBA0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993398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355F4BE3" w14:paraId="538505E1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5361B5" w14:paraId="0049DA0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5361B5" w14:paraId="2C3D079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5361B5" w14:paraId="3C58302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E3C0E4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0FD7A6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74DF13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42B105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31DA9C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407689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5361B5" w14:paraId="6B45100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9C54AE" w:rsidR="00923D7D" w:rsidP="009C54AE" w:rsidRDefault="00923D7D" w14:paraId="313F760F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C4FC2A6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355F4BE3" w:rsidRDefault="004970DD" w14:paraId="5AEB3D35" w14:textId="543017BF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355F4BE3" w:rsidR="2B474ADA">
        <w:rPr>
          <w:rFonts w:ascii="Corbel" w:hAnsi="Corbel" w:eastAsia="MS Gothic" w:cs="MS Gothic"/>
          <w:b w:val="0"/>
          <w:bCs w:val="0"/>
        </w:rPr>
        <w:t xml:space="preserve"> </w:t>
      </w:r>
      <w:r w:rsidRPr="355F4BE3" w:rsidR="004970DD">
        <w:rPr>
          <w:rFonts w:ascii="Corbel" w:hAnsi="Corbel" w:eastAsia="MS Gothic" w:cs="MS Gothic"/>
          <w:b w:val="0"/>
          <w:bCs w:val="0"/>
        </w:rPr>
        <w:t>X</w:t>
      </w:r>
      <w:r w:rsidRPr="355F4BE3" w:rsidR="0085747A">
        <w:rPr>
          <w:rFonts w:ascii="Corbel" w:hAnsi="Corbel"/>
          <w:b w:val="0"/>
          <w:bCs w:val="0"/>
          <w:caps w:val="0"/>
          <w:smallCaps w:val="0"/>
        </w:rPr>
        <w:t xml:space="preserve"> zajęcia w formie tradycyjnej </w:t>
      </w:r>
    </w:p>
    <w:p w:rsidRPr="009C54AE" w:rsidR="0085747A" w:rsidP="00F83B28" w:rsidRDefault="0085747A" w14:paraId="0D98117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1DE2DBB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355F4BE3" w:rsidRDefault="00E22FBC" w14:paraId="231310DC" w14:textId="082697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355F4BE3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355F4BE3" w:rsidR="00E22FBC">
        <w:rPr>
          <w:rFonts w:ascii="Corbel" w:hAnsi="Corbel"/>
          <w:caps w:val="0"/>
          <w:smallCaps w:val="0"/>
        </w:rPr>
        <w:t>For</w:t>
      </w:r>
      <w:r w:rsidRPr="355F4BE3" w:rsidR="00445970">
        <w:rPr>
          <w:rFonts w:ascii="Corbel" w:hAnsi="Corbel"/>
          <w:caps w:val="0"/>
          <w:smallCaps w:val="0"/>
        </w:rPr>
        <w:t xml:space="preserve">ma zaliczenia </w:t>
      </w:r>
      <w:r w:rsidRPr="355F4BE3" w:rsidR="00445970">
        <w:rPr>
          <w:rFonts w:ascii="Corbel" w:hAnsi="Corbel"/>
          <w:caps w:val="0"/>
          <w:smallCaps w:val="0"/>
        </w:rPr>
        <w:t xml:space="preserve">przedmiotu </w:t>
      </w:r>
      <w:r w:rsidRPr="355F4BE3" w:rsidR="00E22FBC">
        <w:rPr>
          <w:rFonts w:ascii="Corbel" w:hAnsi="Corbel"/>
          <w:caps w:val="0"/>
          <w:smallCaps w:val="0"/>
        </w:rPr>
        <w:t>(</w:t>
      </w:r>
      <w:r w:rsidRPr="355F4BE3" w:rsidR="00E22FBC">
        <w:rPr>
          <w:rFonts w:ascii="Corbel" w:hAnsi="Corbel"/>
          <w:caps w:val="0"/>
          <w:smallCaps w:val="0"/>
        </w:rPr>
        <w:t xml:space="preserve">z toku) </w:t>
      </w:r>
      <w:r w:rsidRPr="355F4BE3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596CDD" w:rsidR="009C54AE" w:rsidP="00596CDD" w:rsidRDefault="00CA7EC6" w14:paraId="2D7A8F8E" w14:textId="77777777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 w:rsidRPr="00596CDD">
        <w:rPr>
          <w:rFonts w:ascii="Corbel" w:hAnsi="Corbel"/>
          <w:sz w:val="24"/>
          <w:szCs w:val="24"/>
        </w:rPr>
        <w:t>Egzamin i z</w:t>
      </w:r>
      <w:r w:rsidRPr="00596CDD" w:rsidR="004970DD">
        <w:rPr>
          <w:rFonts w:ascii="Corbel" w:hAnsi="Corbel"/>
          <w:sz w:val="24"/>
          <w:szCs w:val="24"/>
        </w:rPr>
        <w:t>aliczenie z oceną</w:t>
      </w:r>
    </w:p>
    <w:p w:rsidR="00E960BB" w:rsidP="009C54AE" w:rsidRDefault="00E960BB" w14:paraId="51E206F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3BEA70E7" w:rsidRDefault="0085747A" w14:paraId="6731028C" w14:textId="513E2BDF" w14:noSpellErr="1">
      <w:pPr>
        <w:pStyle w:val="Punktygwne"/>
        <w:spacing w:before="0" w:after="0"/>
        <w:rPr>
          <w:rFonts w:ascii="Corbel" w:hAnsi="Corbel"/>
        </w:rPr>
      </w:pPr>
      <w:r w:rsidRPr="3BEA70E7" w:rsidR="0085747A">
        <w:rPr>
          <w:rFonts w:ascii="Corbel" w:hAnsi="Corbel"/>
        </w:rPr>
        <w:t xml:space="preserve">2.Wymagania wstępne </w:t>
      </w:r>
    </w:p>
    <w:p w:rsidRPr="009C54AE" w:rsidR="00735D78" w:rsidP="009C54AE" w:rsidRDefault="00735D78" w14:paraId="5925F6F5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3BEA70E7" w14:paraId="43276844" w14:textId="77777777">
        <w:tc>
          <w:tcPr>
            <w:tcW w:w="9670" w:type="dxa"/>
            <w:tcMar/>
          </w:tcPr>
          <w:p w:rsidRPr="009C54AE" w:rsidR="0085747A" w:rsidP="3BEA70E7" w:rsidRDefault="0085747A" w14:paraId="2FBB653B" w14:textId="7F5A82BE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BEA70E7" w:rsidR="004970D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Wstęp do socjologii</w:t>
            </w:r>
          </w:p>
        </w:tc>
      </w:tr>
    </w:tbl>
    <w:p w:rsidR="00153C41" w:rsidP="009C54AE" w:rsidRDefault="00153C41" w14:paraId="59D7DEC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355F4BE3" w:rsidRDefault="355F4BE3" w14:paraId="01A3DB7C" w14:textId="25A0C97C">
      <w:r>
        <w:br w:type="page"/>
      </w:r>
    </w:p>
    <w:p w:rsidRPr="00C05F44" w:rsidR="0085747A" w:rsidP="355F4BE3" w:rsidRDefault="0071620A" w14:paraId="49897B16" w14:textId="10E42530">
      <w:pPr>
        <w:pStyle w:val="Punktygwne"/>
        <w:spacing w:before="0" w:after="0"/>
        <w:rPr>
          <w:rFonts w:ascii="Corbel" w:hAnsi="Corbel"/>
        </w:rPr>
      </w:pPr>
      <w:r w:rsidRPr="355F4BE3" w:rsidR="0071620A">
        <w:rPr>
          <w:rFonts w:ascii="Corbel" w:hAnsi="Corbel"/>
        </w:rPr>
        <w:t>3.</w:t>
      </w:r>
      <w:r w:rsidRPr="355F4BE3" w:rsidR="0085747A">
        <w:rPr>
          <w:rFonts w:ascii="Corbel" w:hAnsi="Corbel"/>
        </w:rPr>
        <w:t xml:space="preserve"> </w:t>
      </w:r>
      <w:r w:rsidRPr="355F4BE3" w:rsidR="00A84C85">
        <w:rPr>
          <w:rFonts w:ascii="Corbel" w:hAnsi="Corbel"/>
        </w:rPr>
        <w:t xml:space="preserve">cele, efekty uczenia </w:t>
      </w:r>
      <w:r w:rsidRPr="355F4BE3" w:rsidR="00A84C85">
        <w:rPr>
          <w:rFonts w:ascii="Corbel" w:hAnsi="Corbel"/>
        </w:rPr>
        <w:t>się</w:t>
      </w:r>
      <w:r w:rsidRPr="355F4BE3" w:rsidR="0085747A">
        <w:rPr>
          <w:rFonts w:ascii="Corbel" w:hAnsi="Corbel"/>
        </w:rPr>
        <w:t>,</w:t>
      </w:r>
      <w:r w:rsidRPr="355F4BE3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3A43E73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A09015D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686405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0E511C" w:rsidTr="000E511C" w14:paraId="26187247" w14:textId="77777777">
        <w:tc>
          <w:tcPr>
            <w:tcW w:w="851" w:type="dxa"/>
            <w:vAlign w:val="center"/>
          </w:tcPr>
          <w:p w:rsidRPr="009C54AE" w:rsidR="000E511C" w:rsidP="009C54AE" w:rsidRDefault="000E511C" w14:paraId="075E8D7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5F5DFF" w:rsidR="000E511C" w:rsidP="00127E66" w:rsidRDefault="00DB6021" w14:paraId="5164E0F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znaczeniem</w:t>
            </w:r>
            <w:r w:rsidRPr="005F5DFF" w:rsidR="000E511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559E0">
              <w:rPr>
                <w:rFonts w:ascii="Corbel" w:hAnsi="Corbel"/>
                <w:b w:val="0"/>
                <w:sz w:val="24"/>
                <w:szCs w:val="24"/>
              </w:rPr>
              <w:t xml:space="preserve">zróżnicowania i </w:t>
            </w:r>
            <w:r w:rsidRPr="005F5DFF" w:rsidR="000E511C">
              <w:rPr>
                <w:rFonts w:ascii="Corbel" w:hAnsi="Corbel"/>
                <w:b w:val="0"/>
                <w:sz w:val="24"/>
                <w:szCs w:val="24"/>
              </w:rPr>
              <w:t>nierówności społecznych.</w:t>
            </w:r>
          </w:p>
        </w:tc>
      </w:tr>
      <w:tr w:rsidRPr="009C54AE" w:rsidR="000E511C" w:rsidTr="000E511C" w14:paraId="683C42D9" w14:textId="77777777">
        <w:tc>
          <w:tcPr>
            <w:tcW w:w="851" w:type="dxa"/>
            <w:vAlign w:val="center"/>
          </w:tcPr>
          <w:p w:rsidRPr="009C54AE" w:rsidR="000E511C" w:rsidP="009C54AE" w:rsidRDefault="000E511C" w14:paraId="12E4C6E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E7060E" w:rsidR="000E511C" w:rsidP="00E7060E" w:rsidRDefault="00E7060E" w14:paraId="6DAEDC09" w14:textId="09CFEE1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Wzbudzenie zainteresowania </w:t>
            </w:r>
            <w:r w:rsidRPr="00E7060E" w:rsidR="000E511C">
              <w:rPr>
                <w:rFonts w:ascii="Corbel" w:hAnsi="Corbel"/>
                <w:sz w:val="24"/>
                <w:szCs w:val="24"/>
              </w:rPr>
              <w:t>problematyką zróżnicowania na płaszczyźnie ekonomicznej, społecznej, politycznej i kulturowej.</w:t>
            </w:r>
          </w:p>
        </w:tc>
      </w:tr>
      <w:tr w:rsidRPr="009C54AE" w:rsidR="000E511C" w:rsidTr="000E511C" w14:paraId="70ED2804" w14:textId="77777777">
        <w:tc>
          <w:tcPr>
            <w:tcW w:w="851" w:type="dxa"/>
            <w:vAlign w:val="center"/>
          </w:tcPr>
          <w:p w:rsidRPr="009C54AE" w:rsidR="000E511C" w:rsidP="009C54AE" w:rsidRDefault="000E511C" w14:paraId="6ADD692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</w:tcPr>
          <w:p w:rsidRPr="005F5DFF" w:rsidR="000E511C" w:rsidP="00127E66" w:rsidRDefault="000E511C" w14:paraId="4B17F3B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5DFF">
              <w:rPr>
                <w:rFonts w:ascii="Corbel" w:hAnsi="Corbel"/>
                <w:b w:val="0"/>
                <w:sz w:val="24"/>
                <w:szCs w:val="24"/>
              </w:rPr>
              <w:t xml:space="preserve">Przybliżenie studentom konsekwencji pauperyzacji </w:t>
            </w:r>
            <w:r>
              <w:rPr>
                <w:rFonts w:ascii="Corbel" w:hAnsi="Corbel"/>
                <w:b w:val="0"/>
                <w:sz w:val="24"/>
                <w:szCs w:val="24"/>
              </w:rPr>
              <w:t>społecznej</w:t>
            </w:r>
            <w:r w:rsidR="00DB60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5525034F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7FCD03C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8CD3BC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0071620A" w14:paraId="5D0C58E8" w14:textId="77777777">
        <w:tc>
          <w:tcPr>
            <w:tcW w:w="1701" w:type="dxa"/>
            <w:vAlign w:val="center"/>
          </w:tcPr>
          <w:p w:rsidRPr="009C54AE" w:rsidR="0085747A" w:rsidP="009C54AE" w:rsidRDefault="0085747A" w14:paraId="447C158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675348D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011D532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E7060E" w:rsidTr="005E6E85" w14:paraId="2423EF15" w14:textId="77777777">
        <w:tc>
          <w:tcPr>
            <w:tcW w:w="1701" w:type="dxa"/>
          </w:tcPr>
          <w:p w:rsidRPr="009C54AE" w:rsidR="00E7060E" w:rsidP="00E7060E" w:rsidRDefault="00E7060E" w14:paraId="3DBBB6A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E7060E" w:rsidP="00E7060E" w:rsidRDefault="00E7060E" w14:paraId="4721A37A" w14:textId="5B6193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terminologię socjologiczną z zakresu nierówności społecznych. </w:t>
            </w:r>
          </w:p>
        </w:tc>
        <w:tc>
          <w:tcPr>
            <w:tcW w:w="1873" w:type="dxa"/>
          </w:tcPr>
          <w:p w:rsidRPr="009C54AE" w:rsidR="00E7060E" w:rsidP="00E7060E" w:rsidRDefault="00E7060E" w14:paraId="3D84A111" w14:textId="113848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Pr="009C54AE" w:rsidR="00E7060E" w:rsidTr="005E6E85" w14:paraId="2F2F63E4" w14:textId="77777777">
        <w:tc>
          <w:tcPr>
            <w:tcW w:w="1701" w:type="dxa"/>
          </w:tcPr>
          <w:p w:rsidRPr="009C54AE" w:rsidR="00E7060E" w:rsidP="00E7060E" w:rsidRDefault="00E7060E" w14:paraId="1197AD4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E7060E" w:rsidP="00E7060E" w:rsidRDefault="00E7060E" w14:paraId="7F9EB35F" w14:textId="214186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różne rodzaje struktur i instytucji społecznych zajmujące się nierównościami społecznymi.</w:t>
            </w:r>
          </w:p>
        </w:tc>
        <w:tc>
          <w:tcPr>
            <w:tcW w:w="1873" w:type="dxa"/>
          </w:tcPr>
          <w:p w:rsidRPr="009C54AE" w:rsidR="00E7060E" w:rsidP="00E7060E" w:rsidRDefault="00E7060E" w14:paraId="14A5941A" w14:textId="4BA8C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Pr="009C54AE" w:rsidR="00E7060E" w:rsidTr="005E6E85" w14:paraId="360EF0B7" w14:textId="77777777">
        <w:tc>
          <w:tcPr>
            <w:tcW w:w="1701" w:type="dxa"/>
          </w:tcPr>
          <w:p w:rsidRPr="009C54AE" w:rsidR="00E7060E" w:rsidP="00E7060E" w:rsidRDefault="00E7060E" w14:paraId="722AB725" w14:textId="7B0EE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E7060E" w:rsidP="00E7060E" w:rsidRDefault="00E7060E" w14:paraId="6BC10717" w14:textId="44D8BC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rozwiązuje konkretne zadania dotyczące nierówności społecznych z zastosowaniem systemów normatywnych oraz wybranych norm i reguł. </w:t>
            </w:r>
          </w:p>
        </w:tc>
        <w:tc>
          <w:tcPr>
            <w:tcW w:w="1873" w:type="dxa"/>
          </w:tcPr>
          <w:p w:rsidR="00E7060E" w:rsidP="00E7060E" w:rsidRDefault="00E7060E" w14:paraId="3B469C5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  <w:p w:rsidR="00E7060E" w:rsidP="00E7060E" w:rsidRDefault="00E7060E" w14:paraId="1EE8195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E7060E" w:rsidP="00E7060E" w:rsidRDefault="00E7060E" w14:paraId="6739F8E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E7060E" w:rsidTr="005E6E85" w14:paraId="5C30B289" w14:textId="77777777">
        <w:tc>
          <w:tcPr>
            <w:tcW w:w="1701" w:type="dxa"/>
          </w:tcPr>
          <w:p w:rsidR="00E7060E" w:rsidP="00E7060E" w:rsidRDefault="00E7060E" w14:paraId="244CB427" w14:textId="0E2AD3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7060E" w:rsidP="00E7060E" w:rsidRDefault="00E7060E" w14:paraId="2DA81077" w14:textId="57B2F8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przewodzić i pracować w grupie oraz jest gotów do równego traktowania jej członków.</w:t>
            </w:r>
          </w:p>
        </w:tc>
        <w:tc>
          <w:tcPr>
            <w:tcW w:w="1873" w:type="dxa"/>
          </w:tcPr>
          <w:p w:rsidR="00E7060E" w:rsidP="00E7060E" w:rsidRDefault="00E7060E" w14:paraId="238C65F8" w14:textId="2AE673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:rsidRPr="009C54AE" w:rsidR="0085747A" w:rsidP="009C54AE" w:rsidRDefault="0085747A" w14:paraId="4817EF6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5947360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1BEF8F12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50505CB0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923D7D" w14:paraId="5018A9A8" w14:textId="77777777">
        <w:tc>
          <w:tcPr>
            <w:tcW w:w="9639" w:type="dxa"/>
          </w:tcPr>
          <w:p w:rsidRPr="009C54AE" w:rsidR="0085747A" w:rsidP="009C54AE" w:rsidRDefault="0085747A" w14:paraId="360099C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E7060E" w:rsidR="000E511C" w:rsidTr="00923D7D" w14:paraId="4D06D00B" w14:textId="77777777">
        <w:tc>
          <w:tcPr>
            <w:tcW w:w="9639" w:type="dxa"/>
          </w:tcPr>
          <w:p w:rsidRPr="00E7060E" w:rsidR="000E511C" w:rsidP="00E7060E" w:rsidRDefault="000E511C" w14:paraId="5D31729D" w14:textId="2F256F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Geneza zróżnicowania i nierówności społecznych </w:t>
            </w:r>
          </w:p>
        </w:tc>
      </w:tr>
      <w:tr w:rsidRPr="00E7060E" w:rsidR="000E511C" w:rsidTr="00923D7D" w14:paraId="4A0BC134" w14:textId="77777777">
        <w:tc>
          <w:tcPr>
            <w:tcW w:w="9639" w:type="dxa"/>
          </w:tcPr>
          <w:p w:rsidRPr="00E7060E" w:rsidR="000E511C" w:rsidP="00E7060E" w:rsidRDefault="000E511C" w14:paraId="19681C20" w14:textId="4A2C0A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Zagadnienie ubóstwa i jego formy </w:t>
            </w:r>
          </w:p>
        </w:tc>
      </w:tr>
      <w:tr w:rsidRPr="00E7060E" w:rsidR="000E511C" w:rsidTr="00923D7D" w14:paraId="53DA1C08" w14:textId="77777777">
        <w:tc>
          <w:tcPr>
            <w:tcW w:w="9639" w:type="dxa"/>
          </w:tcPr>
          <w:p w:rsidRPr="00E7060E" w:rsidR="000E511C" w:rsidP="00E7060E" w:rsidRDefault="000E511C" w14:paraId="3FFFCFF7" w14:textId="07ECD9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Wpływ transformacji ustrojowej na zjawisko ubóstwa w Polsce </w:t>
            </w:r>
          </w:p>
        </w:tc>
      </w:tr>
      <w:tr w:rsidRPr="00E7060E" w:rsidR="000E511C" w:rsidTr="00923D7D" w14:paraId="494AA2C7" w14:textId="77777777">
        <w:tc>
          <w:tcPr>
            <w:tcW w:w="9639" w:type="dxa"/>
          </w:tcPr>
          <w:p w:rsidRPr="00E7060E" w:rsidR="000E511C" w:rsidP="00E7060E" w:rsidRDefault="000E511C" w14:paraId="71724EEC" w14:textId="24572A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Uczestnictwo w życiu publicznym a nierówności społeczne </w:t>
            </w:r>
          </w:p>
        </w:tc>
      </w:tr>
      <w:tr w:rsidRPr="00E7060E" w:rsidR="000E511C" w:rsidTr="00923D7D" w14:paraId="536D0B17" w14:textId="77777777">
        <w:tc>
          <w:tcPr>
            <w:tcW w:w="9639" w:type="dxa"/>
          </w:tcPr>
          <w:p w:rsidRPr="00E7060E" w:rsidR="000E511C" w:rsidP="00E7060E" w:rsidRDefault="000E511C" w14:paraId="4F538DA0" w14:textId="3F1820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Rola zróżnicowania społecznego w edukacji </w:t>
            </w:r>
          </w:p>
        </w:tc>
      </w:tr>
      <w:tr w:rsidRPr="00E7060E" w:rsidR="000E511C" w:rsidTr="00923D7D" w14:paraId="136EBE8B" w14:textId="77777777">
        <w:tc>
          <w:tcPr>
            <w:tcW w:w="9639" w:type="dxa"/>
          </w:tcPr>
          <w:p w:rsidRPr="00E7060E" w:rsidR="000E511C" w:rsidP="00E7060E" w:rsidRDefault="000E511C" w14:paraId="194F54A3" w14:textId="1BB0D3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Doświadczanie nierówności doświadczanej przez osoby niepełnosprawne </w:t>
            </w:r>
          </w:p>
        </w:tc>
      </w:tr>
      <w:tr w:rsidRPr="00E7060E" w:rsidR="000E511C" w:rsidTr="00923D7D" w14:paraId="393E3D20" w14:textId="77777777">
        <w:tc>
          <w:tcPr>
            <w:tcW w:w="9639" w:type="dxa"/>
          </w:tcPr>
          <w:p w:rsidRPr="00E7060E" w:rsidR="000E511C" w:rsidP="00E7060E" w:rsidRDefault="000E511C" w14:paraId="1A909F5C" w14:textId="69AF2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Nierówności społeczne według kryterium płci </w:t>
            </w:r>
          </w:p>
        </w:tc>
      </w:tr>
    </w:tbl>
    <w:p w:rsidRPr="009C54AE" w:rsidR="0085747A" w:rsidP="009C54AE" w:rsidRDefault="0085747A" w14:paraId="23BBD10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74E388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355F4BE3" w:rsidRDefault="0085747A" w14:paraId="0EDA9398" w14:textId="77777777">
      <w:pPr>
        <w:pStyle w:val="Akapitzlist"/>
        <w:spacing w:after="0" w:afterAutospacing="off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923D7D" w14:paraId="70793944" w14:textId="77777777">
        <w:tc>
          <w:tcPr>
            <w:tcW w:w="9639" w:type="dxa"/>
          </w:tcPr>
          <w:p w:rsidRPr="009C54AE" w:rsidR="0085747A" w:rsidP="009C54AE" w:rsidRDefault="0085747A" w14:paraId="725CE2E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E7060E" w:rsidR="000E511C" w:rsidTr="00923D7D" w14:paraId="34D17723" w14:textId="77777777">
        <w:tc>
          <w:tcPr>
            <w:tcW w:w="9639" w:type="dxa"/>
          </w:tcPr>
          <w:p w:rsidRPr="00E7060E" w:rsidR="000E511C" w:rsidP="00E7060E" w:rsidRDefault="000E511C" w14:paraId="7596CA07" w14:textId="53E6D89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Nierówności społeczne w erze globalizacji </w:t>
            </w:r>
          </w:p>
        </w:tc>
      </w:tr>
      <w:tr w:rsidRPr="00E7060E" w:rsidR="000E511C" w:rsidTr="00923D7D" w14:paraId="0759B778" w14:textId="77777777">
        <w:tc>
          <w:tcPr>
            <w:tcW w:w="9639" w:type="dxa"/>
          </w:tcPr>
          <w:p w:rsidRPr="00E7060E" w:rsidR="000E511C" w:rsidP="00E7060E" w:rsidRDefault="000E511C" w14:paraId="62D458A6" w14:textId="5A0F80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Nierówności w dostępie do opieki zdrowotnej </w:t>
            </w:r>
          </w:p>
        </w:tc>
      </w:tr>
      <w:tr w:rsidRPr="00E7060E" w:rsidR="000E511C" w:rsidTr="00923D7D" w14:paraId="0BE91B2A" w14:textId="77777777">
        <w:tc>
          <w:tcPr>
            <w:tcW w:w="9639" w:type="dxa"/>
          </w:tcPr>
          <w:p w:rsidRPr="00E7060E" w:rsidR="000E511C" w:rsidP="00E7060E" w:rsidRDefault="000E511C" w14:paraId="17E01DEF" w14:textId="1FB34E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Znaczenie nierówności interpersonalnych </w:t>
            </w:r>
          </w:p>
        </w:tc>
      </w:tr>
      <w:tr w:rsidRPr="00E7060E" w:rsidR="000E511C" w:rsidTr="00923D7D" w14:paraId="5CF75D1A" w14:textId="77777777">
        <w:tc>
          <w:tcPr>
            <w:tcW w:w="9639" w:type="dxa"/>
          </w:tcPr>
          <w:p w:rsidRPr="00E7060E" w:rsidR="000E511C" w:rsidP="00E7060E" w:rsidRDefault="000E511C" w14:paraId="08C3DCB9" w14:textId="3CC711C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Wpływ migracji na zjawisko wykluczenia społecznego </w:t>
            </w:r>
          </w:p>
        </w:tc>
      </w:tr>
      <w:tr w:rsidRPr="00E7060E" w:rsidR="000E511C" w:rsidTr="00923D7D" w14:paraId="704DC8D3" w14:textId="77777777">
        <w:tc>
          <w:tcPr>
            <w:tcW w:w="9639" w:type="dxa"/>
          </w:tcPr>
          <w:p w:rsidRPr="00E7060E" w:rsidR="000E511C" w:rsidP="00E7060E" w:rsidRDefault="000E511C" w14:paraId="18BB9B9E" w14:textId="3C03030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Nierówności społeczne, a wiek </w:t>
            </w:r>
          </w:p>
        </w:tc>
      </w:tr>
    </w:tbl>
    <w:p w:rsidRPr="009C54AE" w:rsidR="0085747A" w:rsidP="009C54AE" w:rsidRDefault="0085747A" w14:paraId="731E2AF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355F4BE3" w:rsidRDefault="355F4BE3" w14:paraId="7FC50838" w14:textId="05993BAB">
      <w:r>
        <w:br w:type="page"/>
      </w:r>
    </w:p>
    <w:p w:rsidRPr="009C54AE" w:rsidR="0085747A" w:rsidP="009C54AE" w:rsidRDefault="009F4610" w14:paraId="6763C16A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153C41" w:rsidR="006146B0" w:rsidP="009C54AE" w:rsidRDefault="006146B0" w14:paraId="5B1BAE2F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85747A" w:rsidP="009C54AE" w:rsidRDefault="006146B0" w14:paraId="4FF61EF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</w:t>
      </w:r>
    </w:p>
    <w:p w:rsidRPr="009C54AE" w:rsidR="006146B0" w:rsidP="009C54AE" w:rsidRDefault="006146B0" w14:paraId="300E8DB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</w:t>
      </w:r>
    </w:p>
    <w:p w:rsidR="00E960BB" w:rsidP="009C54AE" w:rsidRDefault="00E960BB" w14:paraId="395EC6B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03F97D2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541DBA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1A94D49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AAC517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7320AA55" w14:textId="77777777">
        <w:tc>
          <w:tcPr>
            <w:tcW w:w="1985" w:type="dxa"/>
            <w:vAlign w:val="center"/>
          </w:tcPr>
          <w:p w:rsidRPr="009C54AE" w:rsidR="0085747A" w:rsidP="009C54AE" w:rsidRDefault="0071620A" w14:paraId="1FBD127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33799AA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5B2F8A9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9E539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79CE1C4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0E511C" w:rsidTr="00C05F44" w14:paraId="35C2F23B" w14:textId="77777777">
        <w:tc>
          <w:tcPr>
            <w:tcW w:w="1985" w:type="dxa"/>
          </w:tcPr>
          <w:p w:rsidRPr="00E7060E" w:rsidR="000E511C" w:rsidP="00E7060E" w:rsidRDefault="00E7060E" w14:paraId="47338287" w14:textId="5C3E92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</w:t>
            </w:r>
            <w:r w:rsidRPr="00E7060E" w:rsidR="000E511C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AD23D2" w:rsidR="000E511C" w:rsidP="00E7060E" w:rsidRDefault="000E511C" w14:paraId="1E23546E" w14:textId="2205A807">
            <w:pPr>
              <w:spacing w:after="0" w:line="240" w:lineRule="auto"/>
              <w:jc w:val="both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AD23D2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Pr="00AD23D2" w:rsidR="00AD23D2">
              <w:rPr>
                <w:rFonts w:ascii="Corbel" w:hAnsi="Corbel"/>
                <w:sz w:val="24"/>
                <w:szCs w:val="24"/>
              </w:rPr>
              <w:t>pisemny</w:t>
            </w:r>
          </w:p>
        </w:tc>
        <w:tc>
          <w:tcPr>
            <w:tcW w:w="2126" w:type="dxa"/>
          </w:tcPr>
          <w:p w:rsidRPr="00E7060E" w:rsidR="000E511C" w:rsidP="00E7060E" w:rsidRDefault="00E7060E" w14:paraId="4C6ABC34" w14:textId="5823DDD1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Pr="009C54AE" w:rsidR="00E7060E" w:rsidTr="00C05F44" w14:paraId="18706420" w14:textId="77777777">
        <w:tc>
          <w:tcPr>
            <w:tcW w:w="1985" w:type="dxa"/>
          </w:tcPr>
          <w:p w:rsidR="00E7060E" w:rsidP="00E7060E" w:rsidRDefault="00E7060E" w14:paraId="250A9C99" w14:textId="0B8D01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28" w:type="dxa"/>
          </w:tcPr>
          <w:p w:rsidRPr="00AD23D2" w:rsidR="00E7060E" w:rsidP="00E7060E" w:rsidRDefault="00AD23D2" w14:paraId="232652E7" w14:textId="38D85DA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D23D2">
              <w:rPr>
                <w:rFonts w:ascii="Corbel" w:hAnsi="Corbel"/>
                <w:sz w:val="24"/>
                <w:szCs w:val="24"/>
              </w:rPr>
              <w:t xml:space="preserve">Kolokwium pisemne </w:t>
            </w:r>
          </w:p>
        </w:tc>
        <w:tc>
          <w:tcPr>
            <w:tcW w:w="2126" w:type="dxa"/>
          </w:tcPr>
          <w:p w:rsidRPr="00E7060E" w:rsidR="00E7060E" w:rsidP="00E7060E" w:rsidRDefault="00E7060E" w14:paraId="10474009" w14:textId="60E4363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Pr="009C54AE" w:rsidR="00E7060E" w:rsidTr="00C05F44" w14:paraId="1BDC2FE0" w14:textId="77777777">
        <w:tc>
          <w:tcPr>
            <w:tcW w:w="1985" w:type="dxa"/>
          </w:tcPr>
          <w:p w:rsidR="00E7060E" w:rsidP="00E7060E" w:rsidRDefault="00E7060E" w14:paraId="6BB9ACD5" w14:textId="1EFD4E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:rsidRPr="00AD23D2" w:rsidR="00E7060E" w:rsidP="00E7060E" w:rsidRDefault="00E7060E" w14:paraId="4D2859DE" w14:textId="5316B8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D23D2">
              <w:rPr>
                <w:rFonts w:ascii="Corbel" w:hAnsi="Corbel"/>
                <w:sz w:val="24"/>
                <w:szCs w:val="24"/>
              </w:rPr>
              <w:t>Obserwacja w trakcie analizowania tekstów z dyskusją</w:t>
            </w:r>
          </w:p>
        </w:tc>
        <w:tc>
          <w:tcPr>
            <w:tcW w:w="2126" w:type="dxa"/>
          </w:tcPr>
          <w:p w:rsidRPr="00E7060E" w:rsidR="00E7060E" w:rsidP="00E7060E" w:rsidRDefault="00E7060E" w14:paraId="200C8878" w14:textId="702FF8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A07F3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Pr="009C54AE" w:rsidR="00E7060E" w:rsidTr="00C05F44" w14:paraId="74702A14" w14:textId="77777777">
        <w:tc>
          <w:tcPr>
            <w:tcW w:w="1985" w:type="dxa"/>
          </w:tcPr>
          <w:p w:rsidR="00E7060E" w:rsidP="00E7060E" w:rsidRDefault="00E7060E" w14:paraId="364A4AC2" w14:textId="4EAA7C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:rsidRPr="00AD23D2" w:rsidR="00E7060E" w:rsidP="00E7060E" w:rsidRDefault="00E7060E" w14:paraId="5B22D0A3" w14:textId="7B3E382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D23D2">
              <w:rPr>
                <w:rFonts w:ascii="Corbel" w:hAnsi="Corbel"/>
                <w:sz w:val="24"/>
                <w:szCs w:val="24"/>
              </w:rPr>
              <w:t>Obserwacja w trakcie rozwiązywania postawionych problemów badawczych</w:t>
            </w:r>
          </w:p>
        </w:tc>
        <w:tc>
          <w:tcPr>
            <w:tcW w:w="2126" w:type="dxa"/>
          </w:tcPr>
          <w:p w:rsidRPr="00E7060E" w:rsidR="00E7060E" w:rsidP="00E7060E" w:rsidRDefault="00E7060E" w14:paraId="61AAE716" w14:textId="7B6751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A07F3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Pr="009C54AE" w:rsidR="00923D7D" w:rsidP="009C54AE" w:rsidRDefault="00923D7D" w14:paraId="0DB5604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23A7DC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8F6E3F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923D7D" w14:paraId="36D10E78" w14:textId="77777777">
        <w:tc>
          <w:tcPr>
            <w:tcW w:w="9670" w:type="dxa"/>
          </w:tcPr>
          <w:p w:rsidRPr="00F4418C" w:rsidR="00AD23D2" w:rsidP="00AD23D2" w:rsidRDefault="00AD23D2" w14:paraId="6497C524" w14:textId="1A50DFC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z egzaminu/kolokwium jest sumą uzyskanych punktów procentowych wg następujących kryteriów:  </w:t>
            </w:r>
          </w:p>
          <w:p w:rsidRPr="00F4418C" w:rsidR="00AD23D2" w:rsidP="00AD23D2" w:rsidRDefault="00AD23D2" w14:paraId="2D72E72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18C">
              <w:rPr>
                <w:rFonts w:ascii="Corbel" w:hAnsi="Corbel"/>
                <w:sz w:val="24"/>
                <w:szCs w:val="24"/>
              </w:rPr>
              <w:t xml:space="preserve">• 91% - 100% (5.0) </w:t>
            </w:r>
          </w:p>
          <w:p w:rsidRPr="00F4418C" w:rsidR="00AD23D2" w:rsidP="00AD23D2" w:rsidRDefault="00AD23D2" w14:paraId="2C1A53F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18C">
              <w:rPr>
                <w:rFonts w:ascii="Corbel" w:hAnsi="Corbel"/>
                <w:sz w:val="24"/>
                <w:szCs w:val="24"/>
              </w:rPr>
              <w:t xml:space="preserve">• 82% - 90% (4.5) </w:t>
            </w:r>
          </w:p>
          <w:p w:rsidRPr="00F4418C" w:rsidR="00AD23D2" w:rsidP="00AD23D2" w:rsidRDefault="00AD23D2" w14:paraId="0913857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18C">
              <w:rPr>
                <w:rFonts w:ascii="Corbel" w:hAnsi="Corbel"/>
                <w:sz w:val="24"/>
                <w:szCs w:val="24"/>
              </w:rPr>
              <w:t xml:space="preserve">• 73% - 81% (4.0) </w:t>
            </w:r>
          </w:p>
          <w:p w:rsidRPr="00F4418C" w:rsidR="00AD23D2" w:rsidP="00AD23D2" w:rsidRDefault="00AD23D2" w14:paraId="4CF5020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18C">
              <w:rPr>
                <w:rFonts w:ascii="Corbel" w:hAnsi="Corbel"/>
                <w:sz w:val="24"/>
                <w:szCs w:val="24"/>
              </w:rPr>
              <w:t xml:space="preserve">• 64% - 72% (3.5) </w:t>
            </w:r>
          </w:p>
          <w:p w:rsidRPr="00F4418C" w:rsidR="00AD23D2" w:rsidP="00AD23D2" w:rsidRDefault="00AD23D2" w14:paraId="6E5C66F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18C">
              <w:rPr>
                <w:rFonts w:ascii="Corbel" w:hAnsi="Corbel"/>
                <w:sz w:val="24"/>
                <w:szCs w:val="24"/>
              </w:rPr>
              <w:t xml:space="preserve">• 55% - 63% (3.0) </w:t>
            </w:r>
          </w:p>
          <w:p w:rsidRPr="00F4418C" w:rsidR="00AD23D2" w:rsidP="00AD23D2" w:rsidRDefault="00AD23D2" w14:paraId="69E60A8F" w14:textId="398A8C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18C">
              <w:rPr>
                <w:rFonts w:ascii="Corbel" w:hAnsi="Corbel"/>
                <w:sz w:val="24"/>
                <w:szCs w:val="24"/>
              </w:rPr>
              <w:t xml:space="preserve">• </w:t>
            </w:r>
            <w:r>
              <w:rPr>
                <w:rFonts w:ascii="Corbel" w:hAnsi="Corbel"/>
                <w:sz w:val="24"/>
                <w:szCs w:val="24"/>
              </w:rPr>
              <w:t>poniżej</w:t>
            </w:r>
            <w:r w:rsidRPr="00F4418C">
              <w:rPr>
                <w:rFonts w:ascii="Corbel" w:hAnsi="Corbel"/>
                <w:sz w:val="24"/>
                <w:szCs w:val="24"/>
              </w:rPr>
              <w:t xml:space="preserve"> 55% (2.0)</w:t>
            </w:r>
          </w:p>
          <w:p w:rsidRPr="009C54AE" w:rsidR="0085747A" w:rsidP="00E7060E" w:rsidRDefault="0085747A" w14:paraId="5AE24DD7" w14:textId="223C5093">
            <w:pPr>
              <w:spacing w:after="0" w:line="240" w:lineRule="auto"/>
              <w:jc w:val="both"/>
              <w:rPr>
                <w:b/>
                <w:smallCaps/>
                <w:szCs w:val="24"/>
              </w:rPr>
            </w:pPr>
          </w:p>
        </w:tc>
      </w:tr>
    </w:tbl>
    <w:p w:rsidRPr="009C54AE" w:rsidR="0085747A" w:rsidP="009C54AE" w:rsidRDefault="0085747A" w14:paraId="0D24D18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8863FB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1483BD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7FAB0122" w14:textId="77777777">
        <w:tc>
          <w:tcPr>
            <w:tcW w:w="4962" w:type="dxa"/>
            <w:vAlign w:val="center"/>
          </w:tcPr>
          <w:p w:rsidRPr="009C54AE" w:rsidR="0085747A" w:rsidP="009C54AE" w:rsidRDefault="00C61DC5" w14:paraId="3B2D269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E2F17A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64283F46" w14:textId="77777777">
        <w:tc>
          <w:tcPr>
            <w:tcW w:w="4962" w:type="dxa"/>
          </w:tcPr>
          <w:p w:rsidRPr="009C54AE" w:rsidR="0085747A" w:rsidP="009C54AE" w:rsidRDefault="00C61DC5" w14:paraId="5E5780A4" w14:textId="31DCC7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7E4758" w:rsidRDefault="00E7060E" w14:paraId="35F3C70E" w14:textId="054D97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798B3CB2" w14:textId="77777777">
        <w:tc>
          <w:tcPr>
            <w:tcW w:w="4962" w:type="dxa"/>
          </w:tcPr>
          <w:p w:rsidRPr="009C54AE" w:rsidR="00C61DC5" w:rsidP="009C54AE" w:rsidRDefault="00C61DC5" w14:paraId="77103C7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4EB96F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7E4758" w:rsidRDefault="000E511C" w14:paraId="1D0C3CF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07366382" w14:textId="77777777">
        <w:tc>
          <w:tcPr>
            <w:tcW w:w="4962" w:type="dxa"/>
          </w:tcPr>
          <w:p w:rsidRPr="009C54AE" w:rsidR="00C61DC5" w:rsidP="009C54AE" w:rsidRDefault="00C61DC5" w14:paraId="6DA4739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E511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7E4758" w:rsidRDefault="00E7060E" w14:paraId="359744C7" w14:textId="5DCEB0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Pr="009C54AE" w:rsidR="0085747A" w:rsidTr="00923D7D" w14:paraId="5DC7C563" w14:textId="77777777">
        <w:tc>
          <w:tcPr>
            <w:tcW w:w="4962" w:type="dxa"/>
          </w:tcPr>
          <w:p w:rsidRPr="009C54AE" w:rsidR="0085747A" w:rsidP="009C54AE" w:rsidRDefault="0085747A" w14:paraId="4C94243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7E4758" w:rsidRDefault="000E511C" w14:paraId="6A3DBEA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Pr="009C54AE" w:rsidR="0085747A" w:rsidTr="00923D7D" w14:paraId="3A8DD284" w14:textId="77777777">
        <w:tc>
          <w:tcPr>
            <w:tcW w:w="4962" w:type="dxa"/>
          </w:tcPr>
          <w:p w:rsidRPr="009C54AE" w:rsidR="0085747A" w:rsidP="009C54AE" w:rsidRDefault="0085747A" w14:paraId="53EC540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7E4758" w:rsidRDefault="000E511C" w14:paraId="2C61AF4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9C54AE" w:rsidR="0085747A" w:rsidP="009C54AE" w:rsidRDefault="00923D7D" w14:paraId="6DD1F3B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A804EB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355F4BE3" w:rsidRDefault="00735D78" w14:paraId="175866AC" w14:textId="207FF2E4" w14:noSpellErr="1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ins w:author="Anna Pikus" w:date="2023-08-23T13:11:00Z" w:id="6">
        <w:r>
          <w:rPr>
            <w:rFonts w:ascii="Corbel" w:hAnsi="Corbel"/>
            <w:smallCaps w:val="0"/>
            <w:szCs w:val="24"/>
          </w:rPr>
          <w:br w:type="column"/>
        </w:r>
      </w:ins>
      <w:bookmarkStart w:name="_GoBack" w:id="7"/>
      <w:bookmarkEnd w:id="7"/>
      <w:r w:rsidRPr="355F4BE3" w:rsidR="0071620A">
        <w:rPr>
          <w:rFonts w:ascii="Corbel" w:hAnsi="Corbel"/>
          <w:caps w:val="0"/>
          <w:smallCaps w:val="0"/>
        </w:rPr>
        <w:t xml:space="preserve">6. </w:t>
      </w:r>
      <w:r w:rsidRPr="355F4BE3" w:rsidR="0085747A">
        <w:rPr>
          <w:rFonts w:ascii="Corbel" w:hAnsi="Corbel"/>
          <w:caps w:val="0"/>
          <w:smallCaps w:val="0"/>
        </w:rPr>
        <w:t>PRAKTYKI ZAWO</w:t>
      </w:r>
      <w:r w:rsidRPr="355F4BE3" w:rsidR="009D3F3B">
        <w:rPr>
          <w:rFonts w:ascii="Corbel" w:hAnsi="Corbel"/>
          <w:caps w:val="0"/>
          <w:smallCaps w:val="0"/>
        </w:rPr>
        <w:t>DOWE W RAMACH PRZEDMIOTU</w:t>
      </w:r>
    </w:p>
    <w:p w:rsidRPr="009C54AE" w:rsidR="0085747A" w:rsidP="009C54AE" w:rsidRDefault="0085747A" w14:paraId="3567A40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355F4BE3" w14:paraId="2FF68F72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640DA9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009C54AE" w:rsidRDefault="000E511C" w14:paraId="7B2E080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85747A" w:rsidTr="355F4BE3" w14:paraId="65E11314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20E9C3F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009C54AE" w:rsidRDefault="000E511C" w14:paraId="43105D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06A5DCF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41A4BB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1FD690F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580F1F" w:rsidR="0085747A" w:rsidTr="355F4BE3" w14:paraId="1D14ACE5" w14:textId="77777777">
        <w:trPr>
          <w:trHeight w:val="397"/>
        </w:trPr>
        <w:tc>
          <w:tcPr>
            <w:tcW w:w="7513" w:type="dxa"/>
            <w:tcMar/>
          </w:tcPr>
          <w:p w:rsidRPr="00580F1F" w:rsidR="0085747A" w:rsidP="00E7060E" w:rsidRDefault="0085747A" w14:paraId="0584B232" w14:textId="77777777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355F4BE3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podstawowa:</w:t>
            </w:r>
          </w:p>
          <w:p w:rsidR="355F4BE3" w:rsidP="355F4BE3" w:rsidRDefault="355F4BE3" w14:paraId="5280033D" w14:textId="187D9778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Pr="00580F1F" w:rsidR="000E511C" w:rsidP="00E7060E" w:rsidRDefault="000E511C" w14:paraId="4EB4E6CE" w14:textId="5D4DFBC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M. Hill, </w:t>
            </w:r>
            <w:r w:rsidRPr="00580F1F">
              <w:rPr>
                <w:rFonts w:ascii="Corbel" w:hAnsi="Corbel"/>
                <w:i/>
                <w:sz w:val="24"/>
                <w:szCs w:val="24"/>
              </w:rPr>
              <w:t>Polityka społeczna we współczesnym świecie. Analiza porównawcza</w:t>
            </w:r>
            <w:r w:rsidRPr="00580F1F">
              <w:rPr>
                <w:rFonts w:ascii="Corbel" w:hAnsi="Corbel"/>
                <w:sz w:val="24"/>
                <w:szCs w:val="24"/>
              </w:rPr>
              <w:t xml:space="preserve">, tł. P. </w:t>
            </w:r>
            <w:proofErr w:type="spellStart"/>
            <w:r w:rsidRPr="00580F1F">
              <w:rPr>
                <w:rFonts w:ascii="Corbel" w:hAnsi="Corbel"/>
                <w:sz w:val="24"/>
                <w:szCs w:val="24"/>
              </w:rPr>
              <w:t>Sadura</w:t>
            </w:r>
            <w:proofErr w:type="spellEnd"/>
            <w:r w:rsidRPr="00580F1F">
              <w:rPr>
                <w:rFonts w:ascii="Corbel" w:hAnsi="Corbel"/>
                <w:sz w:val="24"/>
                <w:szCs w:val="24"/>
              </w:rPr>
              <w:t>, Warszawa 2010.</w:t>
            </w:r>
          </w:p>
          <w:p w:rsidRPr="00580F1F" w:rsidR="000E511C" w:rsidP="00E7060E" w:rsidRDefault="000E511C" w14:paraId="0D0740FC" w14:textId="13C09C3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M. Jarosz (red.) </w:t>
            </w:r>
            <w:r w:rsidRPr="00580F1F">
              <w:rPr>
                <w:rFonts w:ascii="Corbel" w:hAnsi="Corbel"/>
                <w:i/>
                <w:sz w:val="24"/>
                <w:szCs w:val="24"/>
              </w:rPr>
              <w:t>Polacy we współczesnej Europie</w:t>
            </w:r>
            <w:r w:rsidRPr="00580F1F">
              <w:rPr>
                <w:rFonts w:ascii="Corbel" w:hAnsi="Corbel"/>
                <w:sz w:val="24"/>
                <w:szCs w:val="24"/>
              </w:rPr>
              <w:t>, Warszawa 2011.</w:t>
            </w:r>
          </w:p>
          <w:p w:rsidRPr="00580F1F" w:rsidR="000E511C" w:rsidP="00E7060E" w:rsidRDefault="000E511C" w14:paraId="6A54B659" w14:textId="5F34E5A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J. </w:t>
            </w:r>
            <w:proofErr w:type="spellStart"/>
            <w:r w:rsidRPr="00580F1F">
              <w:rPr>
                <w:rFonts w:ascii="Corbel" w:hAnsi="Corbel"/>
                <w:sz w:val="24"/>
                <w:szCs w:val="24"/>
              </w:rPr>
              <w:t>Klebaniuk</w:t>
            </w:r>
            <w:proofErr w:type="spellEnd"/>
            <w:r w:rsidRPr="00580F1F">
              <w:rPr>
                <w:rFonts w:ascii="Corbel" w:hAnsi="Corbel"/>
                <w:sz w:val="24"/>
                <w:szCs w:val="24"/>
              </w:rPr>
              <w:t xml:space="preserve"> (red.) </w:t>
            </w:r>
            <w:r w:rsidRPr="00580F1F">
              <w:rPr>
                <w:rFonts w:ascii="Corbel" w:hAnsi="Corbel"/>
                <w:i/>
                <w:sz w:val="24"/>
                <w:szCs w:val="24"/>
              </w:rPr>
              <w:t>Oblicza nierówności społecznych</w:t>
            </w:r>
            <w:r w:rsidRPr="00580F1F">
              <w:rPr>
                <w:rFonts w:ascii="Corbel" w:hAnsi="Corbel"/>
                <w:sz w:val="24"/>
                <w:szCs w:val="24"/>
              </w:rPr>
              <w:t>, Warszawa 2007,</w:t>
            </w:r>
          </w:p>
          <w:p w:rsidRPr="00580F1F" w:rsidR="000E511C" w:rsidP="00E7060E" w:rsidRDefault="000E511C" w14:paraId="4EE45404" w14:textId="46C2E8F1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J. </w:t>
            </w:r>
            <w:proofErr w:type="spellStart"/>
            <w:r w:rsidRPr="00580F1F">
              <w:rPr>
                <w:rFonts w:ascii="Corbel" w:hAnsi="Corbel"/>
                <w:sz w:val="24"/>
                <w:szCs w:val="24"/>
              </w:rPr>
              <w:t>Klebaniuk</w:t>
            </w:r>
            <w:proofErr w:type="spellEnd"/>
            <w:r w:rsidRPr="00580F1F">
              <w:rPr>
                <w:rFonts w:ascii="Corbel" w:hAnsi="Corbel"/>
                <w:sz w:val="24"/>
                <w:szCs w:val="24"/>
              </w:rPr>
              <w:t xml:space="preserve"> (red.) </w:t>
            </w:r>
            <w:r w:rsidRPr="00580F1F">
              <w:rPr>
                <w:rFonts w:ascii="Corbel" w:hAnsi="Corbel"/>
                <w:i/>
                <w:sz w:val="24"/>
                <w:szCs w:val="24"/>
              </w:rPr>
              <w:t>Fenomen nierówności społecznych</w:t>
            </w:r>
            <w:r w:rsidRPr="00580F1F">
              <w:rPr>
                <w:rFonts w:ascii="Corbel" w:hAnsi="Corbel"/>
                <w:sz w:val="24"/>
                <w:szCs w:val="24"/>
              </w:rPr>
              <w:t>, Warszawa 2007,</w:t>
            </w:r>
          </w:p>
          <w:p w:rsidRPr="00580F1F" w:rsidR="000E511C" w:rsidP="355F4BE3" w:rsidRDefault="000E511C" w14:paraId="2877F592" w14:textId="33DA8E5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 w:val="1"/>
                <w:bCs w:val="1"/>
                <w:smallCaps w:val="1"/>
                <w:color w:val="000000"/>
                <w:sz w:val="24"/>
                <w:szCs w:val="24"/>
              </w:rPr>
            </w:pPr>
            <w:r w:rsidRPr="355F4BE3" w:rsidR="41A4B9CF">
              <w:rPr>
                <w:rFonts w:ascii="Corbel" w:hAnsi="Corbel"/>
                <w:sz w:val="24"/>
                <w:szCs w:val="24"/>
              </w:rPr>
              <w:t xml:space="preserve">A. Makarewicz-Marcinkiewicz, </w:t>
            </w:r>
            <w:r w:rsidRPr="355F4BE3" w:rsidR="41A4B9CF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Nierówności społeczne na drodze do zrównoważonego rozwoju: problem polityki społecznej i </w:t>
            </w:r>
            <w:r w:rsidRPr="355F4BE3" w:rsidR="41A4B9CF">
              <w:rPr>
                <w:rFonts w:ascii="Corbel" w:hAnsi="Corbel"/>
                <w:i w:val="1"/>
                <w:iCs w:val="1"/>
                <w:sz w:val="24"/>
                <w:szCs w:val="24"/>
              </w:rPr>
              <w:t>gospodarczej</w:t>
            </w:r>
            <w:r w:rsidRPr="355F4BE3" w:rsidR="41A4B9CF">
              <w:rPr>
                <w:rFonts w:ascii="Corbel" w:hAnsi="Corbel"/>
                <w:sz w:val="24"/>
                <w:szCs w:val="24"/>
              </w:rPr>
              <w:t>, Toruń</w:t>
            </w:r>
            <w:r w:rsidRPr="355F4BE3" w:rsidR="41A4B9CF">
              <w:rPr>
                <w:rFonts w:ascii="Corbel" w:hAnsi="Corbel"/>
                <w:sz w:val="24"/>
                <w:szCs w:val="24"/>
              </w:rPr>
              <w:t xml:space="preserve"> 2015.</w:t>
            </w:r>
          </w:p>
        </w:tc>
      </w:tr>
      <w:tr w:rsidRPr="00580F1F" w:rsidR="0085747A" w:rsidTr="355F4BE3" w14:paraId="1B31F233" w14:textId="77777777">
        <w:trPr>
          <w:trHeight w:val="397"/>
        </w:trPr>
        <w:tc>
          <w:tcPr>
            <w:tcW w:w="7513" w:type="dxa"/>
            <w:tcMar/>
          </w:tcPr>
          <w:p w:rsidRPr="00580F1F" w:rsidR="0085747A" w:rsidP="00E7060E" w:rsidRDefault="0085747A" w14:paraId="3D399247" w14:textId="77777777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355F4BE3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="355F4BE3" w:rsidP="355F4BE3" w:rsidRDefault="355F4BE3" w14:paraId="24B51148" w14:textId="6760DEF9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Pr="00580F1F" w:rsidR="000E511C" w:rsidP="00E7060E" w:rsidRDefault="000E511C" w14:paraId="64AD7366" w14:textId="4B64421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M. Danecka, </w:t>
            </w:r>
            <w:r w:rsidRPr="00580F1F">
              <w:rPr>
                <w:rFonts w:ascii="Corbel" w:hAnsi="Corbel"/>
                <w:i/>
                <w:sz w:val="24"/>
                <w:szCs w:val="24"/>
              </w:rPr>
              <w:t>Partycypacja wykluczonych: wyzwania dla polityki społecznej</w:t>
            </w:r>
            <w:r w:rsidRPr="00580F1F">
              <w:rPr>
                <w:rFonts w:ascii="Corbel" w:hAnsi="Corbel"/>
                <w:sz w:val="24"/>
                <w:szCs w:val="24"/>
              </w:rPr>
              <w:t>, Warszawa 2014 r.</w:t>
            </w:r>
          </w:p>
          <w:p w:rsidRPr="00580F1F" w:rsidR="000E511C" w:rsidP="00E7060E" w:rsidRDefault="000E511C" w14:paraId="6D310670" w14:textId="60478CD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0F1F">
              <w:rPr>
                <w:rFonts w:ascii="Corbel" w:hAnsi="Corbel"/>
                <w:b w:val="0"/>
                <w:smallCaps w:val="0"/>
                <w:szCs w:val="24"/>
              </w:rPr>
              <w:t xml:space="preserve">K. Marzec-Holka (red.), </w:t>
            </w:r>
            <w:r w:rsidRPr="00580F1F">
              <w:rPr>
                <w:rFonts w:ascii="Corbel" w:hAnsi="Corbel"/>
                <w:b w:val="0"/>
                <w:i/>
                <w:smallCaps w:val="0"/>
                <w:szCs w:val="24"/>
              </w:rPr>
              <w:t>Kapitał społeczny a nierówności – kumulacja i dystrybucja</w:t>
            </w:r>
            <w:r w:rsidRPr="00580F1F">
              <w:rPr>
                <w:rFonts w:ascii="Corbel" w:hAnsi="Corbel"/>
                <w:b w:val="0"/>
                <w:smallCaps w:val="0"/>
                <w:szCs w:val="24"/>
              </w:rPr>
              <w:t>, Bydgoszcz 2009.</w:t>
            </w:r>
          </w:p>
          <w:p w:rsidRPr="00580F1F" w:rsidR="000E511C" w:rsidP="00E7060E" w:rsidRDefault="000E511C" w14:paraId="0CD0F698" w14:textId="33F23DC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K. Podemski (red), </w:t>
            </w:r>
            <w:r w:rsidRPr="00E7060E">
              <w:rPr>
                <w:rFonts w:ascii="Corbel" w:hAnsi="Corbel"/>
                <w:i/>
                <w:sz w:val="24"/>
                <w:szCs w:val="24"/>
              </w:rPr>
              <w:t>Spór o społeczne znaczenie społecznych nierówności</w:t>
            </w:r>
            <w:r w:rsidRPr="00580F1F">
              <w:rPr>
                <w:rFonts w:ascii="Corbel" w:hAnsi="Corbel"/>
                <w:sz w:val="24"/>
                <w:szCs w:val="24"/>
              </w:rPr>
              <w:t>, Poznań 2009.</w:t>
            </w:r>
          </w:p>
          <w:p w:rsidRPr="00580F1F" w:rsidR="000E511C" w:rsidP="00E7060E" w:rsidRDefault="000E511C" w14:paraId="4790DB18" w14:textId="6F393EA1">
            <w:pPr>
              <w:spacing w:after="0" w:line="240" w:lineRule="auto"/>
              <w:ind w:left="357" w:hanging="357"/>
              <w:jc w:val="both"/>
              <w:rPr>
                <w:b/>
                <w:smallCaps/>
                <w:color w:val="000000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A. Zborowski (red.), </w:t>
            </w:r>
            <w:r w:rsidRPr="00E7060E">
              <w:rPr>
                <w:rFonts w:ascii="Corbel" w:hAnsi="Corbel"/>
                <w:i/>
                <w:sz w:val="24"/>
                <w:szCs w:val="24"/>
              </w:rPr>
              <w:t>Człowiek – Społeczeństwo - Przestrzeń</w:t>
            </w:r>
            <w:r w:rsidR="00580F1F">
              <w:rPr>
                <w:rFonts w:ascii="Corbel" w:hAnsi="Corbel"/>
                <w:sz w:val="24"/>
                <w:szCs w:val="24"/>
              </w:rPr>
              <w:t>, Myczkowce-Kraków 2011</w:t>
            </w:r>
            <w:r w:rsidRPr="00580F1F">
              <w:rPr>
                <w:rFonts w:ascii="Corbel" w:hAnsi="Corbel"/>
                <w:sz w:val="24"/>
                <w:szCs w:val="24"/>
              </w:rPr>
              <w:t>.</w:t>
            </w:r>
            <w:r w:rsidRPr="00580F1F">
              <w:t xml:space="preserve"> </w:t>
            </w:r>
          </w:p>
        </w:tc>
      </w:tr>
    </w:tbl>
    <w:p w:rsidRPr="009C54AE" w:rsidR="0085747A" w:rsidP="009C54AE" w:rsidRDefault="0085747A" w14:paraId="418C8D9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81FC1D3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0E511C">
      <w:footerReference w:type="default" r:id="rId8"/>
      <w:pgSz w:w="11906" w:h="16838" w:orient="portrait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5385" w:rsidP="00C16ABF" w:rsidRDefault="00995385" w14:paraId="00D0E18D" w14:textId="77777777">
      <w:pPr>
        <w:spacing w:after="0" w:line="240" w:lineRule="auto"/>
      </w:pPr>
      <w:r>
        <w:separator/>
      </w:r>
    </w:p>
  </w:endnote>
  <w:endnote w:type="continuationSeparator" w:id="0">
    <w:p w:rsidR="00995385" w:rsidP="00C16ABF" w:rsidRDefault="00995385" w14:paraId="36DEBC7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0429626"/>
      <w:docPartObj>
        <w:docPartGallery w:val="Page Numbers (Bottom of Page)"/>
        <w:docPartUnique/>
      </w:docPartObj>
    </w:sdtPr>
    <w:sdtEndPr/>
    <w:sdtContent>
      <w:p w:rsidR="000E511C" w:rsidRDefault="009D0DAF" w14:paraId="3D57C262" w14:textId="11429BFD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70D8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E511C" w:rsidRDefault="000E511C" w14:paraId="6AC906A9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5385" w:rsidP="00C16ABF" w:rsidRDefault="00995385" w14:paraId="5F0A8760" w14:textId="77777777">
      <w:pPr>
        <w:spacing w:after="0" w:line="240" w:lineRule="auto"/>
      </w:pPr>
      <w:r>
        <w:separator/>
      </w:r>
    </w:p>
  </w:footnote>
  <w:footnote w:type="continuationSeparator" w:id="0">
    <w:p w:rsidR="00995385" w:rsidP="00C16ABF" w:rsidRDefault="00995385" w14:paraId="20D7DBA2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6C1ED6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Pikus">
    <w15:presenceInfo w15:providerId="AD" w15:userId="S-1-5-21-2507886973-4043155982-431868542-1001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30"/>
  <w:trackRevisions w:val="false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826"/>
    <w:rsid w:val="000A296F"/>
    <w:rsid w:val="000A2A28"/>
    <w:rsid w:val="000A3CDF"/>
    <w:rsid w:val="000B192D"/>
    <w:rsid w:val="000B28EE"/>
    <w:rsid w:val="000B3E37"/>
    <w:rsid w:val="000D04B0"/>
    <w:rsid w:val="000E511C"/>
    <w:rsid w:val="000F1C57"/>
    <w:rsid w:val="000F5615"/>
    <w:rsid w:val="00115EF5"/>
    <w:rsid w:val="0011738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6B4"/>
    <w:rsid w:val="00363F78"/>
    <w:rsid w:val="00365028"/>
    <w:rsid w:val="003A0A5B"/>
    <w:rsid w:val="003A1176"/>
    <w:rsid w:val="003C0BAE"/>
    <w:rsid w:val="003D18A9"/>
    <w:rsid w:val="003D4B04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24DA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0DD"/>
    <w:rsid w:val="004A3EEA"/>
    <w:rsid w:val="004A4D1F"/>
    <w:rsid w:val="004D5282"/>
    <w:rsid w:val="004F1551"/>
    <w:rsid w:val="004F55A3"/>
    <w:rsid w:val="00502F1A"/>
    <w:rsid w:val="0050496F"/>
    <w:rsid w:val="00513B6F"/>
    <w:rsid w:val="00517C63"/>
    <w:rsid w:val="005361B5"/>
    <w:rsid w:val="005363C4"/>
    <w:rsid w:val="00536BDE"/>
    <w:rsid w:val="00543ACC"/>
    <w:rsid w:val="0056696D"/>
    <w:rsid w:val="00580F1F"/>
    <w:rsid w:val="0059484D"/>
    <w:rsid w:val="00596CDD"/>
    <w:rsid w:val="005A0855"/>
    <w:rsid w:val="005A3196"/>
    <w:rsid w:val="005C080F"/>
    <w:rsid w:val="005C55E5"/>
    <w:rsid w:val="005C696A"/>
    <w:rsid w:val="005D311E"/>
    <w:rsid w:val="005E6E85"/>
    <w:rsid w:val="005F31D2"/>
    <w:rsid w:val="0061029B"/>
    <w:rsid w:val="006146B0"/>
    <w:rsid w:val="00617230"/>
    <w:rsid w:val="00621CE1"/>
    <w:rsid w:val="00627FC9"/>
    <w:rsid w:val="00640A2C"/>
    <w:rsid w:val="00647FA8"/>
    <w:rsid w:val="00650C5F"/>
    <w:rsid w:val="00654934"/>
    <w:rsid w:val="006620D9"/>
    <w:rsid w:val="00671958"/>
    <w:rsid w:val="00675843"/>
    <w:rsid w:val="00696477"/>
    <w:rsid w:val="00696A97"/>
    <w:rsid w:val="006C16FF"/>
    <w:rsid w:val="006D050F"/>
    <w:rsid w:val="006D5CC7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D78"/>
    <w:rsid w:val="00745302"/>
    <w:rsid w:val="007461D6"/>
    <w:rsid w:val="00746EC8"/>
    <w:rsid w:val="00756EA1"/>
    <w:rsid w:val="00763BF1"/>
    <w:rsid w:val="00766FD4"/>
    <w:rsid w:val="007720FB"/>
    <w:rsid w:val="0078168C"/>
    <w:rsid w:val="00787C2A"/>
    <w:rsid w:val="00790E27"/>
    <w:rsid w:val="007A4022"/>
    <w:rsid w:val="007A6E6E"/>
    <w:rsid w:val="007C3299"/>
    <w:rsid w:val="007C3BCC"/>
    <w:rsid w:val="007C4546"/>
    <w:rsid w:val="007C6B3E"/>
    <w:rsid w:val="007D6E56"/>
    <w:rsid w:val="007E4758"/>
    <w:rsid w:val="007F4155"/>
    <w:rsid w:val="0081554D"/>
    <w:rsid w:val="0081707E"/>
    <w:rsid w:val="00831427"/>
    <w:rsid w:val="0083702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5385"/>
    <w:rsid w:val="00997F14"/>
    <w:rsid w:val="009A280F"/>
    <w:rsid w:val="009A78D9"/>
    <w:rsid w:val="009B003C"/>
    <w:rsid w:val="009C3E31"/>
    <w:rsid w:val="009C54AE"/>
    <w:rsid w:val="009C788E"/>
    <w:rsid w:val="009D0DAF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BDD"/>
    <w:rsid w:val="00AD1146"/>
    <w:rsid w:val="00AD23D2"/>
    <w:rsid w:val="00AD27D3"/>
    <w:rsid w:val="00AD66D6"/>
    <w:rsid w:val="00AE1160"/>
    <w:rsid w:val="00AE1BEE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9E0"/>
    <w:rsid w:val="00B57909"/>
    <w:rsid w:val="00B607DB"/>
    <w:rsid w:val="00B66529"/>
    <w:rsid w:val="00B735D6"/>
    <w:rsid w:val="00B75946"/>
    <w:rsid w:val="00B8056E"/>
    <w:rsid w:val="00B819C8"/>
    <w:rsid w:val="00B82308"/>
    <w:rsid w:val="00B90885"/>
    <w:rsid w:val="00B94630"/>
    <w:rsid w:val="00BB520A"/>
    <w:rsid w:val="00BD3869"/>
    <w:rsid w:val="00BD55D4"/>
    <w:rsid w:val="00BD66E9"/>
    <w:rsid w:val="00BD6FF4"/>
    <w:rsid w:val="00BE723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EC6"/>
    <w:rsid w:val="00CD6897"/>
    <w:rsid w:val="00CE5BAC"/>
    <w:rsid w:val="00CF25BE"/>
    <w:rsid w:val="00CF78ED"/>
    <w:rsid w:val="00D012D2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D87"/>
    <w:rsid w:val="00D74119"/>
    <w:rsid w:val="00D75942"/>
    <w:rsid w:val="00D8075B"/>
    <w:rsid w:val="00D8678B"/>
    <w:rsid w:val="00DA2114"/>
    <w:rsid w:val="00DB6021"/>
    <w:rsid w:val="00DE09C0"/>
    <w:rsid w:val="00DE4A14"/>
    <w:rsid w:val="00DE52B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60E"/>
    <w:rsid w:val="00E72121"/>
    <w:rsid w:val="00E742AA"/>
    <w:rsid w:val="00E77E88"/>
    <w:rsid w:val="00E8107D"/>
    <w:rsid w:val="00E960BB"/>
    <w:rsid w:val="00EA2074"/>
    <w:rsid w:val="00EA310A"/>
    <w:rsid w:val="00EA4832"/>
    <w:rsid w:val="00EA4E9D"/>
    <w:rsid w:val="00EC4899"/>
    <w:rsid w:val="00ED03AB"/>
    <w:rsid w:val="00ED1A88"/>
    <w:rsid w:val="00ED32D2"/>
    <w:rsid w:val="00EE32DE"/>
    <w:rsid w:val="00EE5457"/>
    <w:rsid w:val="00F070AB"/>
    <w:rsid w:val="00F12FA6"/>
    <w:rsid w:val="00F17567"/>
    <w:rsid w:val="00F25667"/>
    <w:rsid w:val="00F27A7B"/>
    <w:rsid w:val="00F526AF"/>
    <w:rsid w:val="00F617C3"/>
    <w:rsid w:val="00F7066B"/>
    <w:rsid w:val="00F7133C"/>
    <w:rsid w:val="00F76E4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5EDB8F"/>
    <w:rsid w:val="1BCB3AD2"/>
    <w:rsid w:val="27A31106"/>
    <w:rsid w:val="27A31106"/>
    <w:rsid w:val="2B474ADA"/>
    <w:rsid w:val="34672D01"/>
    <w:rsid w:val="355F4BE3"/>
    <w:rsid w:val="3BEA70E7"/>
    <w:rsid w:val="41A4B9CF"/>
    <w:rsid w:val="45D35A11"/>
    <w:rsid w:val="4690B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24C70"/>
  <w15:docId w15:val="{0146FCF2-C61B-4155-BF3A-EED86DC736C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0F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0F1F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580F1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0F1F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580F1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microsoft.com/office/2011/relationships/people" Target="people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glossary/document.xml" Id="R3be4793a38e44bbf" 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e1deb3-2336-4a87-b370-2cbcd88c5b72}"/>
      </w:docPartPr>
      <w:docPartBody>
        <w:p xmlns:wp14="http://schemas.microsoft.com/office/word/2010/wordml" w14:paraId="50DBF35A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481CD-C9A9-4610-84B7-DB663270279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32</revision>
  <lastPrinted>2019-02-06T12:12:00.0000000Z</lastPrinted>
  <dcterms:created xsi:type="dcterms:W3CDTF">2019-06-27T20:56:00.0000000Z</dcterms:created>
  <dcterms:modified xsi:type="dcterms:W3CDTF">2024-08-02T08:05:20.4926531Z</dcterms:modified>
</coreProperties>
</file>